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4DF83" w14:textId="77777777" w:rsidR="00D305A6" w:rsidRDefault="00C804B6">
      <w:pPr>
        <w:pStyle w:val="Heading1"/>
        <w:spacing w:before="3000"/>
      </w:pPr>
      <w:bookmarkStart w:id="0" w:name="_Toc374271003"/>
      <w:r>
        <w:t>REQUEST FOR QUOTATION</w:t>
      </w:r>
      <w:r>
        <w:br/>
        <w:t>EVALUATION CRITERIA AND METHOD</w:t>
      </w:r>
      <w:bookmarkEnd w:id="0"/>
      <w:r>
        <w:br/>
        <w:t>STANDARD GOODS</w:t>
      </w:r>
    </w:p>
    <w:p w14:paraId="4D8F7357" w14:textId="04539ADE" w:rsidR="00D305A6" w:rsidRDefault="00C804B6">
      <w:pPr>
        <w:pStyle w:val="Heading2"/>
        <w:tabs>
          <w:tab w:val="left" w:pos="2835"/>
        </w:tabs>
        <w:spacing w:before="1200"/>
        <w:ind w:left="2835" w:hanging="2835"/>
        <w:jc w:val="center"/>
        <w:rPr>
          <w:b w:val="0"/>
          <w:bCs/>
          <w:sz w:val="24"/>
          <w:szCs w:val="24"/>
          <w:lang w:val="en-US" w:eastAsia="ko-KR"/>
        </w:rPr>
      </w:pPr>
      <w:bookmarkStart w:id="1" w:name="_Ref371928515"/>
      <w:bookmarkStart w:id="2" w:name="_Toc374271004"/>
      <w:bookmarkStart w:id="3" w:name="_Ref374243803"/>
      <w:r>
        <w:rPr>
          <w:sz w:val="24"/>
          <w:szCs w:val="24"/>
        </w:rPr>
        <w:t>Procurement No:</w:t>
      </w:r>
      <w:r>
        <w:rPr>
          <w:sz w:val="24"/>
          <w:szCs w:val="24"/>
        </w:rPr>
        <w:tab/>
      </w:r>
      <w:bookmarkEnd w:id="1"/>
      <w:bookmarkEnd w:id="2"/>
      <w:bookmarkEnd w:id="3"/>
      <w:r w:rsidR="00822C4A">
        <w:rPr>
          <w:sz w:val="24"/>
          <w:szCs w:val="24"/>
        </w:rPr>
        <w:t>RFQ-</w:t>
      </w:r>
      <w:r w:rsidR="00E5669F">
        <w:rPr>
          <w:sz w:val="24"/>
          <w:szCs w:val="24"/>
        </w:rPr>
        <w:t>22-G004-22</w:t>
      </w:r>
    </w:p>
    <w:p w14:paraId="1348A6C7" w14:textId="77777777" w:rsidR="00D305A6" w:rsidRDefault="00C804B6">
      <w:pPr>
        <w:rPr>
          <w:rFonts w:ascii="Calibri" w:hAnsi="Calibri" w:cs="Calibri"/>
          <w:b/>
          <w:lang w:val="en-GB" w:eastAsia="ko-KR"/>
        </w:rPr>
      </w:pPr>
      <w:r>
        <w:rPr>
          <w:rFonts w:ascii="Calibri" w:hAnsi="Calibri" w:cs="Calibri"/>
          <w:b/>
          <w:lang w:val="en-GB" w:eastAsia="ko-KR"/>
        </w:rPr>
        <w:br w:type="page"/>
      </w:r>
    </w:p>
    <w:p w14:paraId="6532CF6C" w14:textId="77777777" w:rsidR="00D305A6" w:rsidRDefault="00C804B6">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694C45BD" w14:textId="77777777" w:rsidR="00D305A6" w:rsidRDefault="00C804B6">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2E1C45E4" w14:textId="77777777" w:rsidR="00D305A6" w:rsidRDefault="00C804B6">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0DB21AB1" w14:textId="77777777" w:rsidR="00D305A6" w:rsidRDefault="00C804B6">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04B6AA22" w14:textId="77777777" w:rsidR="00D305A6" w:rsidRDefault="00C804B6">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14:paraId="6EA985CF" w14:textId="77777777" w:rsidR="00D305A6" w:rsidRDefault="00C804B6">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5"/>
    <w:p w14:paraId="787F3D86" w14:textId="77777777" w:rsidR="00D305A6" w:rsidRDefault="00C804B6">
      <w:pPr>
        <w:rPr>
          <w:rFonts w:ascii="Calibri" w:hAnsi="Calibri" w:cs="Calibri"/>
          <w:b/>
          <w:lang w:val="en-GB"/>
        </w:rPr>
      </w:pPr>
      <w:r>
        <w:rPr>
          <w:rFonts w:cs="Calibri"/>
          <w:lang w:val="en-GB"/>
        </w:rPr>
        <w:br w:type="page"/>
      </w:r>
    </w:p>
    <w:p w14:paraId="44682A1A" w14:textId="77777777" w:rsidR="00D305A6" w:rsidRDefault="00C804B6">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6B23FAFD" w14:textId="77777777" w:rsidR="00D305A6" w:rsidRDefault="00C804B6">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D305A6" w14:paraId="6AA3E314" w14:textId="77777777">
        <w:trPr>
          <w:cantSplit/>
          <w:tblHeader/>
        </w:trPr>
        <w:tc>
          <w:tcPr>
            <w:tcW w:w="2430" w:type="dxa"/>
            <w:shd w:val="clear" w:color="auto" w:fill="auto"/>
            <w:vAlign w:val="center"/>
          </w:tcPr>
          <w:p w14:paraId="5E60AA0E" w14:textId="77777777" w:rsidR="00D305A6" w:rsidRDefault="00C804B6">
            <w:pPr>
              <w:pStyle w:val="TableContents"/>
              <w:jc w:val="center"/>
              <w:rPr>
                <w:rFonts w:cs="Calibri"/>
                <w:b/>
              </w:rPr>
            </w:pPr>
            <w:r>
              <w:rPr>
                <w:rFonts w:cs="Calibri"/>
                <w:b/>
              </w:rPr>
              <w:t>Major Criteria</w:t>
            </w:r>
          </w:p>
        </w:tc>
        <w:tc>
          <w:tcPr>
            <w:tcW w:w="5367" w:type="dxa"/>
            <w:shd w:val="clear" w:color="auto" w:fill="auto"/>
            <w:vAlign w:val="center"/>
          </w:tcPr>
          <w:p w14:paraId="3D68B586" w14:textId="77777777" w:rsidR="00D305A6" w:rsidRDefault="00C804B6">
            <w:pPr>
              <w:pStyle w:val="TableContents"/>
              <w:jc w:val="center"/>
              <w:rPr>
                <w:rFonts w:cs="Calibri"/>
                <w:b/>
              </w:rPr>
            </w:pPr>
            <w:r>
              <w:rPr>
                <w:rFonts w:cs="Calibri"/>
                <w:b/>
              </w:rPr>
              <w:t>Details &amp; Sub-Criteria</w:t>
            </w:r>
          </w:p>
        </w:tc>
        <w:tc>
          <w:tcPr>
            <w:tcW w:w="1360" w:type="dxa"/>
            <w:shd w:val="clear" w:color="auto" w:fill="auto"/>
            <w:vAlign w:val="center"/>
          </w:tcPr>
          <w:p w14:paraId="7508B8BB" w14:textId="77777777" w:rsidR="00D305A6" w:rsidRDefault="00C804B6">
            <w:pPr>
              <w:pStyle w:val="TableContents"/>
              <w:jc w:val="center"/>
              <w:rPr>
                <w:rFonts w:cs="Calibri"/>
                <w:b/>
              </w:rPr>
            </w:pPr>
            <w:r>
              <w:rPr>
                <w:rFonts w:cs="Calibri"/>
                <w:b/>
              </w:rPr>
              <w:t>Possible Score</w:t>
            </w:r>
          </w:p>
        </w:tc>
      </w:tr>
      <w:tr w:rsidR="00D305A6" w14:paraId="752094D3" w14:textId="77777777">
        <w:trPr>
          <w:cantSplit/>
          <w:tblHeader/>
        </w:trPr>
        <w:tc>
          <w:tcPr>
            <w:tcW w:w="2430" w:type="dxa"/>
            <w:shd w:val="clear" w:color="auto" w:fill="auto"/>
            <w:vAlign w:val="center"/>
          </w:tcPr>
          <w:p w14:paraId="2C4B6DED" w14:textId="77777777" w:rsidR="00D305A6" w:rsidRDefault="00C804B6">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367" w:type="dxa"/>
            <w:shd w:val="clear" w:color="auto" w:fill="auto"/>
          </w:tcPr>
          <w:p w14:paraId="64C4FA02" w14:textId="77777777" w:rsidR="00D305A6" w:rsidRDefault="00C804B6">
            <w:pPr>
              <w:pStyle w:val="TableContents"/>
              <w:numPr>
                <w:ilvl w:val="0"/>
                <w:numId w:val="3"/>
              </w:numPr>
              <w:rPr>
                <w:rFonts w:asciiTheme="minorHAnsi" w:hAnsiTheme="minorHAnsi"/>
                <w:sz w:val="22"/>
                <w:szCs w:val="22"/>
              </w:rPr>
            </w:pPr>
            <w:r>
              <w:rPr>
                <w:rFonts w:asciiTheme="minorHAnsi" w:hAnsiTheme="minorHAnsi"/>
                <w:sz w:val="22"/>
                <w:szCs w:val="22"/>
              </w:rPr>
              <w:t xml:space="preserve">The brand of the quoted </w:t>
            </w:r>
            <w:r>
              <w:rPr>
                <w:rFonts w:asciiTheme="minorHAnsi" w:hAnsiTheme="minorHAnsi"/>
                <w:sz w:val="22"/>
                <w:szCs w:val="22"/>
                <w:lang w:val="en-US"/>
              </w:rPr>
              <w:t xml:space="preserve">endoscopy system is known to be quality, robust and versatile. </w:t>
            </w:r>
          </w:p>
        </w:tc>
        <w:tc>
          <w:tcPr>
            <w:tcW w:w="1360" w:type="dxa"/>
            <w:shd w:val="clear" w:color="auto" w:fill="auto"/>
            <w:vAlign w:val="center"/>
          </w:tcPr>
          <w:p w14:paraId="73B8018E" w14:textId="77777777" w:rsidR="00D305A6" w:rsidRDefault="00C804B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15</w:t>
            </w:r>
          </w:p>
        </w:tc>
      </w:tr>
      <w:tr w:rsidR="00D305A6" w14:paraId="4196D62F" w14:textId="77777777">
        <w:trPr>
          <w:cantSplit/>
          <w:tblHeader/>
        </w:trPr>
        <w:tc>
          <w:tcPr>
            <w:tcW w:w="2430" w:type="dxa"/>
            <w:shd w:val="clear" w:color="auto" w:fill="auto"/>
            <w:vAlign w:val="center"/>
          </w:tcPr>
          <w:p w14:paraId="7DFA66BF" w14:textId="77777777" w:rsidR="00D305A6" w:rsidRDefault="00C804B6">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0A44B696" w14:textId="77777777" w:rsidR="00D305A6" w:rsidRDefault="00C804B6">
            <w:pPr>
              <w:pStyle w:val="TableContents"/>
              <w:numPr>
                <w:ilvl w:val="0"/>
                <w:numId w:val="4"/>
              </w:numPr>
              <w:rPr>
                <w:rFonts w:asciiTheme="minorHAnsi" w:hAnsiTheme="minorHAnsi"/>
                <w:sz w:val="22"/>
                <w:szCs w:val="22"/>
              </w:rPr>
            </w:pPr>
            <w:r>
              <w:rPr>
                <w:rFonts w:asciiTheme="minorHAnsi" w:hAnsiTheme="minorHAnsi"/>
                <w:sz w:val="22"/>
                <w:szCs w:val="22"/>
              </w:rPr>
              <w:t>Items delivery time is as per requested.</w:t>
            </w:r>
          </w:p>
        </w:tc>
        <w:tc>
          <w:tcPr>
            <w:tcW w:w="1360" w:type="dxa"/>
            <w:shd w:val="clear" w:color="auto" w:fill="auto"/>
            <w:vAlign w:val="center"/>
          </w:tcPr>
          <w:p w14:paraId="091D3C16" w14:textId="77777777" w:rsidR="00D305A6" w:rsidRDefault="00C804B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15</w:t>
            </w:r>
          </w:p>
        </w:tc>
      </w:tr>
      <w:tr w:rsidR="00D305A6" w14:paraId="0811D2B9" w14:textId="77777777">
        <w:trPr>
          <w:cantSplit/>
          <w:tblHeader/>
        </w:trPr>
        <w:tc>
          <w:tcPr>
            <w:tcW w:w="2430" w:type="dxa"/>
            <w:shd w:val="clear" w:color="auto" w:fill="auto"/>
            <w:vAlign w:val="center"/>
          </w:tcPr>
          <w:p w14:paraId="52A399C5" w14:textId="77777777" w:rsidR="00D305A6" w:rsidRDefault="00C804B6">
            <w:pPr>
              <w:pStyle w:val="TableContents"/>
              <w:rPr>
                <w:rFonts w:asciiTheme="minorHAnsi" w:hAnsiTheme="minorHAnsi"/>
                <w:sz w:val="22"/>
                <w:szCs w:val="22"/>
                <w:lang w:eastAsia="en-US"/>
              </w:rPr>
            </w:pPr>
            <w:r>
              <w:rPr>
                <w:rFonts w:asciiTheme="minorHAnsi" w:hAnsiTheme="minorHAnsi"/>
                <w:sz w:val="22"/>
                <w:szCs w:val="22"/>
                <w:lang w:eastAsia="en-US"/>
              </w:rPr>
              <w:t>Specification of items quoted</w:t>
            </w:r>
          </w:p>
        </w:tc>
        <w:tc>
          <w:tcPr>
            <w:tcW w:w="5367" w:type="dxa"/>
            <w:shd w:val="clear" w:color="auto" w:fill="auto"/>
          </w:tcPr>
          <w:p w14:paraId="694F0C75" w14:textId="77777777" w:rsidR="00D305A6" w:rsidRDefault="00C804B6">
            <w:pPr>
              <w:pStyle w:val="TableContents"/>
              <w:numPr>
                <w:ilvl w:val="0"/>
                <w:numId w:val="5"/>
              </w:numPr>
              <w:rPr>
                <w:rFonts w:asciiTheme="minorHAnsi" w:hAnsiTheme="minorHAnsi"/>
                <w:sz w:val="22"/>
                <w:szCs w:val="22"/>
              </w:rPr>
            </w:pPr>
            <w:r>
              <w:rPr>
                <w:rFonts w:asciiTheme="minorHAnsi" w:hAnsiTheme="minorHAnsi"/>
                <w:sz w:val="22"/>
                <w:szCs w:val="22"/>
              </w:rPr>
              <w:t>Comply with the specs listed in the Specification part</w:t>
            </w:r>
          </w:p>
          <w:p w14:paraId="189DC1F1" w14:textId="77777777" w:rsidR="00D305A6" w:rsidRDefault="00C804B6">
            <w:pPr>
              <w:pStyle w:val="TableContents"/>
              <w:numPr>
                <w:ilvl w:val="0"/>
                <w:numId w:val="5"/>
              </w:numPr>
              <w:rPr>
                <w:rFonts w:asciiTheme="minorHAnsi" w:hAnsiTheme="minorHAnsi"/>
                <w:sz w:val="22"/>
                <w:szCs w:val="22"/>
              </w:rPr>
            </w:pPr>
            <w:r>
              <w:rPr>
                <w:rFonts w:asciiTheme="minorHAnsi" w:hAnsiTheme="minorHAnsi"/>
                <w:sz w:val="22"/>
                <w:szCs w:val="22"/>
              </w:rPr>
              <w:t>Brand of the quoted items are guaranteed to be available in the market within the next 5 years.</w:t>
            </w:r>
          </w:p>
        </w:tc>
        <w:tc>
          <w:tcPr>
            <w:tcW w:w="1360" w:type="dxa"/>
            <w:shd w:val="clear" w:color="auto" w:fill="auto"/>
            <w:vAlign w:val="center"/>
          </w:tcPr>
          <w:p w14:paraId="7726016E" w14:textId="77777777" w:rsidR="00D305A6" w:rsidRDefault="00C804B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40</w:t>
            </w:r>
          </w:p>
        </w:tc>
      </w:tr>
      <w:tr w:rsidR="00D305A6" w14:paraId="304312F9" w14:textId="77777777">
        <w:trPr>
          <w:cantSplit/>
          <w:tblHeader/>
        </w:trPr>
        <w:tc>
          <w:tcPr>
            <w:tcW w:w="2430" w:type="dxa"/>
            <w:shd w:val="clear" w:color="auto" w:fill="auto"/>
            <w:vAlign w:val="center"/>
          </w:tcPr>
          <w:p w14:paraId="2ECDBD21" w14:textId="77777777" w:rsidR="00D305A6" w:rsidRDefault="00C804B6">
            <w:pPr>
              <w:pStyle w:val="TableContents"/>
              <w:jc w:val="both"/>
              <w:rPr>
                <w:rFonts w:asciiTheme="minorHAnsi" w:hAnsiTheme="minorHAnsi"/>
                <w:sz w:val="22"/>
                <w:szCs w:val="22"/>
                <w:lang w:eastAsia="en-US"/>
              </w:rPr>
            </w:pPr>
            <w:r>
              <w:rPr>
                <w:rFonts w:asciiTheme="minorHAnsi" w:hAnsiTheme="minorHAnsi"/>
                <w:sz w:val="22"/>
                <w:szCs w:val="22"/>
                <w:lang w:eastAsia="en-US"/>
              </w:rPr>
              <w:t>Training &amp; support</w:t>
            </w:r>
          </w:p>
        </w:tc>
        <w:tc>
          <w:tcPr>
            <w:tcW w:w="5367" w:type="dxa"/>
            <w:shd w:val="clear" w:color="auto" w:fill="auto"/>
          </w:tcPr>
          <w:p w14:paraId="25DD5E20" w14:textId="77777777" w:rsidR="00D305A6" w:rsidRDefault="00C804B6">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To be offered onsite during installation or to be offered remotely due to covid19 pandemic.</w:t>
            </w:r>
          </w:p>
          <w:p w14:paraId="3870C1E0" w14:textId="77777777" w:rsidR="00D305A6" w:rsidRDefault="00C804B6">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All supporting documents, especially the service manual is supplied. </w:t>
            </w:r>
          </w:p>
          <w:p w14:paraId="58CA7674" w14:textId="77777777" w:rsidR="00D305A6" w:rsidRDefault="00C804B6">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Continuous support during and post warranty guaranteed. </w:t>
            </w:r>
          </w:p>
        </w:tc>
        <w:tc>
          <w:tcPr>
            <w:tcW w:w="1360" w:type="dxa"/>
            <w:shd w:val="clear" w:color="auto" w:fill="auto"/>
            <w:vAlign w:val="center"/>
          </w:tcPr>
          <w:p w14:paraId="6A2F364D" w14:textId="77777777" w:rsidR="00D305A6" w:rsidRDefault="00C804B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30</w:t>
            </w:r>
          </w:p>
        </w:tc>
      </w:tr>
      <w:tr w:rsidR="00D305A6" w14:paraId="529A8318" w14:textId="77777777">
        <w:trPr>
          <w:cantSplit/>
          <w:trHeight w:val="650"/>
          <w:tblHeader/>
        </w:trPr>
        <w:tc>
          <w:tcPr>
            <w:tcW w:w="7797" w:type="dxa"/>
            <w:gridSpan w:val="2"/>
            <w:shd w:val="clear" w:color="auto" w:fill="auto"/>
            <w:vAlign w:val="center"/>
          </w:tcPr>
          <w:p w14:paraId="183B9C9F" w14:textId="77777777" w:rsidR="00D305A6" w:rsidRDefault="00C804B6">
            <w:pPr>
              <w:pStyle w:val="TableContents"/>
              <w:jc w:val="both"/>
              <w:rPr>
                <w:rFonts w:cs="Calibri"/>
              </w:rPr>
            </w:pPr>
            <w:r>
              <w:rPr>
                <w:rFonts w:cs="Calibri"/>
                <w:b/>
              </w:rPr>
              <w:t>Total Possible Technical Score</w:t>
            </w:r>
          </w:p>
        </w:tc>
        <w:tc>
          <w:tcPr>
            <w:tcW w:w="1360" w:type="dxa"/>
            <w:shd w:val="clear" w:color="auto" w:fill="auto"/>
            <w:vAlign w:val="center"/>
          </w:tcPr>
          <w:p w14:paraId="41F44226" w14:textId="77777777" w:rsidR="00D305A6" w:rsidRDefault="00C804B6">
            <w:pPr>
              <w:pStyle w:val="TableContents"/>
              <w:jc w:val="center"/>
              <w:rPr>
                <w:rFonts w:cs="Calibri"/>
                <w:b/>
              </w:rPr>
            </w:pPr>
            <w:r>
              <w:rPr>
                <w:rFonts w:cs="Calibri"/>
                <w:b/>
              </w:rPr>
              <w:t>100</w:t>
            </w:r>
          </w:p>
        </w:tc>
      </w:tr>
    </w:tbl>
    <w:p w14:paraId="0CA42104" w14:textId="77777777" w:rsidR="00D305A6" w:rsidRDefault="00C804B6">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highlight w:val="yellow"/>
          <w:lang w:val="en-GB" w:eastAsia="ko-KR"/>
        </w:rPr>
        <w:fldChar w:fldCharType="begin"/>
      </w:r>
      <w:r>
        <w:rPr>
          <w:rFonts w:ascii="Calibri" w:hAnsi="Calibri" w:cs="Calibri"/>
          <w:highlight w:val="yellow"/>
          <w:lang w:val="en-GB" w:eastAsia="ko-KR"/>
        </w:rPr>
        <w:instrText xml:space="preserve"> REF Technical \h  \* MERGEFORMAT </w:instrText>
      </w:r>
      <w:r>
        <w:rPr>
          <w:rFonts w:ascii="Calibri" w:hAnsi="Calibri" w:cs="Calibri"/>
          <w:highlight w:val="yellow"/>
          <w:lang w:val="en-GB" w:eastAsia="ko-KR"/>
        </w:rPr>
      </w:r>
      <w:r>
        <w:rPr>
          <w:rFonts w:ascii="Calibri" w:hAnsi="Calibri" w:cs="Calibri"/>
          <w:highlight w:val="yellow"/>
          <w:lang w:val="en-GB" w:eastAsia="ko-KR"/>
        </w:rPr>
        <w:fldChar w:fldCharType="separate"/>
      </w:r>
      <w:r>
        <w:rPr>
          <w:rFonts w:ascii="Calibri" w:hAnsi="Calibri" w:cs="Calibri"/>
          <w:highlight w:val="yellow"/>
          <w:lang w:val="en-GB"/>
        </w:rPr>
        <w:t>70 %</w:t>
      </w:r>
      <w:r>
        <w:rPr>
          <w:rFonts w:ascii="Calibri" w:hAnsi="Calibri" w:cs="Calibri"/>
          <w:highlight w:val="yellow"/>
          <w:lang w:val="en-GB" w:eastAsia="ko-KR"/>
        </w:rPr>
        <w:fldChar w:fldCharType="end"/>
      </w:r>
      <w:r>
        <w:rPr>
          <w:rFonts w:ascii="Calibri" w:hAnsi="Calibri" w:cs="Calibri"/>
          <w:lang w:val="en-GB" w:eastAsia="ko-KR"/>
        </w:rPr>
        <w:t>, as defined above:</w:t>
      </w:r>
    </w:p>
    <w:p w14:paraId="0F933C25" w14:textId="77777777" w:rsidR="00D305A6" w:rsidRDefault="00C804B6">
      <w:pPr>
        <w:spacing w:before="120"/>
        <w:ind w:left="709"/>
        <w:rPr>
          <w:i/>
          <w:iCs/>
          <w:lang w:val="en-GB"/>
        </w:rPr>
      </w:pPr>
      <w:bookmarkStart w:id="11" w:name="_Hlk26878408"/>
      <w:r>
        <w:rPr>
          <w:rFonts w:ascii="Calibri" w:hAnsi="Calibri" w:cs="Calibri"/>
          <w:i/>
          <w:iCs/>
          <w:lang w:val="en-GB" w:eastAsia="ko-KR"/>
        </w:rPr>
        <w:t xml:space="preserve">tv = ts * tw, </w:t>
      </w:r>
      <w:r>
        <w:rPr>
          <w:i/>
          <w:iCs/>
          <w:u w:val="single"/>
          <w:lang w:val="en-GB"/>
        </w:rPr>
        <w:t>where</w:t>
      </w:r>
      <w:r>
        <w:rPr>
          <w:i/>
          <w:iCs/>
          <w:lang w:val="en-GB"/>
        </w:rPr>
        <w:t>:</w:t>
      </w:r>
    </w:p>
    <w:p w14:paraId="1E7718EE" w14:textId="77777777" w:rsidR="00D305A6" w:rsidRDefault="00C804B6">
      <w:pPr>
        <w:pStyle w:val="ListParagraph"/>
        <w:ind w:leftChars="0" w:left="2160"/>
        <w:rPr>
          <w:lang w:val="en-GB"/>
        </w:rPr>
      </w:pPr>
      <w:r>
        <w:rPr>
          <w:lang w:val="en-GB"/>
        </w:rPr>
        <w:t>tv = total technical value</w:t>
      </w:r>
    </w:p>
    <w:p w14:paraId="5A0432DC" w14:textId="77777777" w:rsidR="00D305A6" w:rsidRDefault="00C804B6">
      <w:pPr>
        <w:pStyle w:val="ListParagraph"/>
        <w:ind w:leftChars="0" w:left="2160"/>
        <w:rPr>
          <w:lang w:val="en-GB"/>
        </w:rPr>
      </w:pPr>
      <w:r>
        <w:rPr>
          <w:lang w:val="en-GB"/>
        </w:rPr>
        <w:t>ts = technical result (technical score)</w:t>
      </w:r>
    </w:p>
    <w:p w14:paraId="6E1FF7F0" w14:textId="77777777" w:rsidR="00D305A6" w:rsidRDefault="00C804B6">
      <w:pPr>
        <w:pStyle w:val="ListParagraph"/>
        <w:ind w:leftChars="0" w:left="2160"/>
        <w:rPr>
          <w:lang w:val="en-GB"/>
        </w:rPr>
      </w:pPr>
      <w:r>
        <w:rPr>
          <w:lang w:val="en-GB"/>
        </w:rPr>
        <w:t>tw = technical weight in % (technical weight)</w:t>
      </w:r>
    </w:p>
    <w:bookmarkEnd w:id="11"/>
    <w:p w14:paraId="5B77A01B" w14:textId="77777777" w:rsidR="00D305A6" w:rsidRDefault="00C804B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74617A2" w14:textId="77777777" w:rsidR="00D305A6" w:rsidRDefault="00C804B6">
      <w:pPr>
        <w:pStyle w:val="Heading3"/>
        <w:rPr>
          <w:lang w:val="en-GB"/>
        </w:rPr>
      </w:pPr>
      <w:bookmarkStart w:id="12" w:name="_Toc374271007"/>
      <w:r>
        <w:rPr>
          <w:lang w:val="en-GB"/>
        </w:rPr>
        <w:t>Evaluation of financial components</w:t>
      </w:r>
      <w:bookmarkEnd w:id="12"/>
    </w:p>
    <w:p w14:paraId="770563EF" w14:textId="77777777" w:rsidR="00D305A6" w:rsidRDefault="00C804B6">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highlight w:val="yellow"/>
          <w:lang w:val="en-GB"/>
        </w:rPr>
        <w:fldChar w:fldCharType="begin"/>
      </w:r>
      <w:r>
        <w:rPr>
          <w:rFonts w:ascii="Calibri" w:hAnsi="Calibri"/>
          <w:highlight w:val="yellow"/>
          <w:lang w:val="en-GB"/>
        </w:rPr>
        <w:instrText xml:space="preserve"> REF Financial \h  \* MERGEFORMAT </w:instrText>
      </w:r>
      <w:r>
        <w:rPr>
          <w:rFonts w:ascii="Calibri" w:hAnsi="Calibri"/>
          <w:highlight w:val="yellow"/>
          <w:lang w:val="en-GB"/>
        </w:rPr>
      </w:r>
      <w:r>
        <w:rPr>
          <w:rFonts w:ascii="Calibri" w:hAnsi="Calibri"/>
          <w:highlight w:val="yellow"/>
          <w:lang w:val="en-GB"/>
        </w:rPr>
        <w:fldChar w:fldCharType="separate"/>
      </w:r>
      <w:r>
        <w:rPr>
          <w:rFonts w:ascii="Calibri" w:hAnsi="Calibri" w:cs="Calibri"/>
          <w:highlight w:val="yellow"/>
          <w:lang w:val="en-GB"/>
        </w:rPr>
        <w:t>30 points</w:t>
      </w:r>
      <w:r>
        <w:rPr>
          <w:rFonts w:ascii="Calibri" w:hAnsi="Calibri"/>
          <w:highlight w:val="yellow"/>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24D7CFF9" w14:textId="77777777" w:rsidR="00D305A6" w:rsidRDefault="00C804B6">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06523896" w14:textId="77777777" w:rsidR="00D305A6" w:rsidRDefault="00C804B6">
      <w:pPr>
        <w:pStyle w:val="ListParagraph"/>
        <w:ind w:leftChars="0" w:left="2160"/>
        <w:rPr>
          <w:lang w:val="en-GB"/>
        </w:rPr>
      </w:pPr>
      <w:r>
        <w:rPr>
          <w:lang w:val="en-GB"/>
        </w:rPr>
        <w:t>p = points for the financial Tender being evaluated</w:t>
      </w:r>
    </w:p>
    <w:p w14:paraId="1B517DA7" w14:textId="77777777" w:rsidR="00D305A6" w:rsidRDefault="00C804B6">
      <w:pPr>
        <w:pStyle w:val="ListParagraph"/>
        <w:ind w:leftChars="0" w:left="2160"/>
        <w:rPr>
          <w:lang w:val="en-GB"/>
        </w:rPr>
      </w:pPr>
      <w:r>
        <w:rPr>
          <w:lang w:val="en-GB"/>
        </w:rPr>
        <w:t>y = maximum number of points available for the financial Tender</w:t>
      </w:r>
    </w:p>
    <w:p w14:paraId="204E3B1F" w14:textId="77777777" w:rsidR="00D305A6" w:rsidRDefault="00C804B6">
      <w:pPr>
        <w:pStyle w:val="ListParagraph"/>
        <w:ind w:leftChars="0" w:left="2160"/>
        <w:rPr>
          <w:lang w:val="en-GB"/>
        </w:rPr>
      </w:pPr>
      <w:r>
        <w:rPr>
          <w:lang w:val="en-GB"/>
        </w:rPr>
        <w:t>x = price of the lowest priced Tender</w:t>
      </w:r>
    </w:p>
    <w:p w14:paraId="743EEABA" w14:textId="77777777" w:rsidR="00D305A6" w:rsidRDefault="00C804B6">
      <w:pPr>
        <w:pStyle w:val="ListParagraph"/>
        <w:ind w:leftChars="900" w:left="2160"/>
        <w:rPr>
          <w:lang w:val="en-GB"/>
        </w:rPr>
      </w:pPr>
      <w:r>
        <w:rPr>
          <w:lang w:val="en-GB"/>
        </w:rPr>
        <w:t>z = price of the Tender being evaluated</w:t>
      </w:r>
    </w:p>
    <w:p w14:paraId="2CBFD2F0" w14:textId="77777777" w:rsidR="00D305A6" w:rsidRDefault="00C804B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560C1448" w14:textId="77777777" w:rsidR="00D305A6" w:rsidRDefault="00C804B6">
      <w:pPr>
        <w:pStyle w:val="Heading3"/>
        <w:rPr>
          <w:lang w:val="en-GB"/>
        </w:rPr>
      </w:pPr>
      <w:bookmarkStart w:id="13" w:name="_Toc374271008"/>
      <w:r>
        <w:rPr>
          <w:lang w:val="en-GB"/>
        </w:rPr>
        <w:lastRenderedPageBreak/>
        <w:t>Evaluation of technical and financial components for total scoring</w:t>
      </w:r>
      <w:bookmarkEnd w:id="13"/>
    </w:p>
    <w:p w14:paraId="2872F8DB" w14:textId="77777777" w:rsidR="00D305A6" w:rsidRDefault="00C804B6">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5DC1B635" w14:textId="77777777" w:rsidR="00D305A6" w:rsidRDefault="00C804B6">
      <w:pPr>
        <w:spacing w:before="120"/>
        <w:ind w:left="709"/>
        <w:rPr>
          <w:rFonts w:ascii="Calibri" w:hAnsi="Calibri"/>
          <w:b/>
          <w:lang w:val="en-GB"/>
        </w:rPr>
      </w:pPr>
      <w:bookmarkStart w:id="14" w:name="_Hlk26878494"/>
      <w:r>
        <w:rPr>
          <w:rFonts w:ascii="Calibri" w:hAnsi="Calibri"/>
          <w:b/>
          <w:lang w:val="en-GB"/>
        </w:rPr>
        <w:t>E = (ts * tw) + (</w:t>
      </w:r>
      <w:ins w:id="15" w:author="Sven Erik" w:date="2020-08-26T15:40:00Z">
        <w:r>
          <w:rPr>
            <w:rFonts w:ascii="Calibri" w:hAnsi="Calibri"/>
            <w:b/>
            <w:lang w:val="en-GB"/>
          </w:rPr>
          <w:t>(</w:t>
        </w:r>
      </w:ins>
      <w:r>
        <w:rPr>
          <w:rFonts w:ascii="Calibri" w:hAnsi="Calibri"/>
          <w:b/>
          <w:lang w:val="en-GB"/>
        </w:rPr>
        <w:t>tc / lc</w:t>
      </w:r>
      <w:ins w:id="16" w:author="Sven Erik" w:date="2020-08-26T15:40:00Z">
        <w:r>
          <w:rPr>
            <w:rFonts w:ascii="Calibri" w:hAnsi="Calibri"/>
            <w:b/>
            <w:lang w:val="en-GB"/>
          </w:rPr>
          <w:t xml:space="preserve">) * </w:t>
        </w:r>
      </w:ins>
      <w:ins w:id="17" w:author="Sven Erik" w:date="2020-08-26T15:41:00Z">
        <w:r>
          <w:rPr>
            <w:rFonts w:ascii="Calibri" w:hAnsi="Calibri"/>
            <w:b/>
            <w:lang w:val="en-GB"/>
          </w:rPr>
          <w:t>fw</w:t>
        </w:r>
      </w:ins>
      <w:r>
        <w:rPr>
          <w:rFonts w:ascii="Calibri" w:hAnsi="Calibri"/>
          <w:b/>
          <w:lang w:val="en-GB"/>
        </w:rPr>
        <w:t>)</w:t>
      </w:r>
      <w:r>
        <w:rPr>
          <w:rFonts w:ascii="Calibri" w:hAnsi="Calibri"/>
          <w:lang w:val="en-GB"/>
        </w:rPr>
        <w:t>, where</w:t>
      </w:r>
    </w:p>
    <w:p w14:paraId="6B78087C" w14:textId="77777777" w:rsidR="00D305A6" w:rsidRDefault="00C804B6">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76EA7933" w14:textId="77777777" w:rsidR="00D305A6" w:rsidRDefault="00C804B6">
      <w:pPr>
        <w:ind w:left="1701"/>
        <w:rPr>
          <w:rFonts w:ascii="Calibri" w:hAnsi="Calibri"/>
          <w:sz w:val="20"/>
          <w:szCs w:val="20"/>
          <w:lang w:val="en-GB"/>
        </w:rPr>
      </w:pPr>
      <w:bookmarkStart w:id="18" w:name="_Hlk26877853"/>
      <w:r>
        <w:rPr>
          <w:rFonts w:ascii="Calibri" w:hAnsi="Calibri"/>
          <w:sz w:val="20"/>
          <w:szCs w:val="20"/>
          <w:lang w:val="en-GB"/>
        </w:rPr>
        <w:t>ts = technical result (technical score)</w:t>
      </w:r>
    </w:p>
    <w:p w14:paraId="1C3898FC" w14:textId="77777777" w:rsidR="00D305A6" w:rsidRDefault="00C804B6">
      <w:pPr>
        <w:ind w:left="1701"/>
        <w:rPr>
          <w:rFonts w:ascii="Calibri" w:hAnsi="Calibri"/>
          <w:sz w:val="20"/>
          <w:szCs w:val="20"/>
          <w:lang w:val="en-GB"/>
        </w:rPr>
      </w:pPr>
      <w:r>
        <w:rPr>
          <w:rFonts w:ascii="Calibri" w:hAnsi="Calibri"/>
          <w:sz w:val="20"/>
          <w:szCs w:val="20"/>
          <w:lang w:val="en-GB"/>
        </w:rPr>
        <w:t>tw = technical weight in % (technical weight)</w:t>
      </w:r>
    </w:p>
    <w:bookmarkEnd w:id="18"/>
    <w:p w14:paraId="4251ADF9" w14:textId="77777777" w:rsidR="00D305A6" w:rsidRDefault="00C804B6">
      <w:pPr>
        <w:ind w:left="1701"/>
        <w:rPr>
          <w:rFonts w:ascii="Calibri" w:hAnsi="Calibri"/>
          <w:sz w:val="20"/>
          <w:szCs w:val="20"/>
          <w:lang w:val="en-GB"/>
        </w:rPr>
      </w:pPr>
      <w:r>
        <w:rPr>
          <w:rFonts w:ascii="Calibri" w:hAnsi="Calibri"/>
          <w:sz w:val="20"/>
          <w:szCs w:val="20"/>
          <w:lang w:val="en-GB"/>
        </w:rPr>
        <w:t>lc = cost of the lowest financial Tender (lowest cost)</w:t>
      </w:r>
    </w:p>
    <w:p w14:paraId="528C0CA9" w14:textId="77777777" w:rsidR="00D305A6" w:rsidRDefault="00C804B6">
      <w:pPr>
        <w:ind w:left="1701"/>
        <w:rPr>
          <w:ins w:id="19" w:author="Sven Erik" w:date="2020-08-26T15:41:00Z"/>
          <w:rFonts w:ascii="Calibri" w:hAnsi="Calibri"/>
          <w:sz w:val="20"/>
          <w:szCs w:val="20"/>
          <w:lang w:val="en-GB"/>
        </w:rPr>
      </w:pPr>
      <w:r>
        <w:rPr>
          <w:rFonts w:ascii="Calibri" w:hAnsi="Calibri"/>
          <w:sz w:val="20"/>
          <w:szCs w:val="20"/>
          <w:lang w:val="en-GB"/>
        </w:rPr>
        <w:t>tc = cost of the Tender being evaluated (tender cost)</w:t>
      </w:r>
      <w:bookmarkEnd w:id="10"/>
      <w:bookmarkEnd w:id="14"/>
    </w:p>
    <w:p w14:paraId="61CE9C1D" w14:textId="77777777" w:rsidR="00D305A6" w:rsidRDefault="00C804B6">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4E47F3E1" w14:textId="77777777" w:rsidR="00D305A6" w:rsidRDefault="00C804B6">
      <w:pPr>
        <w:pStyle w:val="Heading3"/>
        <w:rPr>
          <w:lang w:val="en-GB"/>
        </w:rPr>
      </w:pPr>
      <w:r>
        <w:rPr>
          <w:lang w:val="en-GB"/>
        </w:rPr>
        <w:t>Equal scoring result</w:t>
      </w:r>
    </w:p>
    <w:p w14:paraId="3963D56E" w14:textId="77777777" w:rsidR="00D305A6" w:rsidRDefault="00C804B6">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45FFBCDE" w14:textId="77777777" w:rsidR="00D305A6" w:rsidRDefault="00C804B6">
      <w:pPr>
        <w:pStyle w:val="ListParagraph"/>
        <w:numPr>
          <w:ilvl w:val="0"/>
          <w:numId w:val="7"/>
        </w:numPr>
        <w:spacing w:before="120"/>
        <w:ind w:leftChars="0"/>
        <w:rPr>
          <w:rFonts w:cs="Calibri"/>
          <w:lang w:val="en-GB"/>
        </w:rPr>
      </w:pPr>
      <w:r>
        <w:rPr>
          <w:lang w:val="en-GB"/>
        </w:rPr>
        <w:t>The highest technical score is awarded the Contract</w:t>
      </w:r>
    </w:p>
    <w:p w14:paraId="7EFD7DAA" w14:textId="77777777" w:rsidR="00D305A6" w:rsidRDefault="00C804B6">
      <w:pPr>
        <w:pStyle w:val="ListParagraph"/>
        <w:numPr>
          <w:ilvl w:val="0"/>
          <w:numId w:val="7"/>
        </w:numPr>
        <w:spacing w:before="120"/>
        <w:ind w:leftChars="0"/>
        <w:rPr>
          <w:rFonts w:cs="Calibri"/>
          <w:lang w:val="en-GB"/>
        </w:rPr>
      </w:pPr>
      <w:r>
        <w:rPr>
          <w:lang w:val="en-GB"/>
        </w:rPr>
        <w:t>If still equal, the equally scored Tenderers will be invited to submit a ‘Best and Final Tender’ on the financial component</w:t>
      </w:r>
    </w:p>
    <w:p w14:paraId="5DCAEDF9" w14:textId="77777777" w:rsidR="00D305A6" w:rsidRDefault="00C804B6">
      <w:pPr>
        <w:pStyle w:val="ListParagraph"/>
        <w:numPr>
          <w:ilvl w:val="0"/>
          <w:numId w:val="7"/>
        </w:numPr>
        <w:spacing w:before="120"/>
        <w:ind w:leftChars="0"/>
        <w:rPr>
          <w:rFonts w:cs="Calibri"/>
          <w:lang w:val="en-GB"/>
        </w:rPr>
      </w:pPr>
      <w:r>
        <w:rPr>
          <w:lang w:val="en-GB"/>
        </w:rPr>
        <w:t>Should the above, very exceptionally, not result in determining the best value for money, the award of a Contract will be decided by drawing of lots</w:t>
      </w:r>
    </w:p>
    <w:p w14:paraId="4D18562D" w14:textId="77777777" w:rsidR="00D305A6" w:rsidRDefault="00D305A6">
      <w:pPr>
        <w:spacing w:before="120"/>
        <w:jc w:val="both"/>
        <w:rPr>
          <w:rFonts w:ascii="Calibri" w:hAnsi="Calibri" w:cs="Calibri"/>
          <w:lang w:val="en-GB"/>
        </w:rPr>
      </w:pPr>
    </w:p>
    <w:sectPr w:rsidR="00D305A6">
      <w:headerReference w:type="default" r:id="rId11"/>
      <w:footerReference w:type="default" r:id="rId12"/>
      <w:headerReference w:type="first" r:id="rId13"/>
      <w:type w:val="oddPage"/>
      <w:pgSz w:w="11907" w:h="1683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5DD3A" w14:textId="77777777" w:rsidR="003841D3" w:rsidRDefault="003841D3">
      <w:r>
        <w:separator/>
      </w:r>
    </w:p>
  </w:endnote>
  <w:endnote w:type="continuationSeparator" w:id="0">
    <w:p w14:paraId="6812C6A3" w14:textId="77777777" w:rsidR="003841D3" w:rsidRDefault="00384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1620" w14:textId="77777777" w:rsidR="00D305A6" w:rsidRDefault="00C804B6">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22C4A" w:rsidRPr="00822C4A">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22C4A" w:rsidRPr="00822C4A">
      <w:rPr>
        <w:noProof/>
        <w:color w:val="17365D" w:themeColor="text2" w:themeShade="BF"/>
        <w:lang w:val="sv-SE"/>
      </w:rPr>
      <w:t>4</w:t>
    </w:r>
    <w:r>
      <w:rPr>
        <w:color w:val="17365D" w:themeColor="text2" w:themeShade="BF"/>
      </w:rPr>
      <w:fldChar w:fldCharType="end"/>
    </w:r>
  </w:p>
  <w:p w14:paraId="3A7EA8A2" w14:textId="77777777" w:rsidR="00D305A6" w:rsidRDefault="00C804B6">
    <w:pPr>
      <w:pStyle w:val="Footer"/>
    </w:pPr>
    <w:r>
      <w:fldChar w:fldCharType="begin"/>
    </w:r>
    <w:r>
      <w:instrText xml:space="preserve"> DATE \@ "yyyy-MM-dd" </w:instrText>
    </w:r>
    <w:r>
      <w:fldChar w:fldCharType="separate"/>
    </w:r>
    <w:r w:rsidR="00E5669F">
      <w:rPr>
        <w:noProof/>
      </w:rPr>
      <w:t>2022-08-24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2363C" w14:textId="77777777" w:rsidR="003841D3" w:rsidRDefault="003841D3">
      <w:r>
        <w:separator/>
      </w:r>
    </w:p>
  </w:footnote>
  <w:footnote w:type="continuationSeparator" w:id="0">
    <w:p w14:paraId="1D30A8F5" w14:textId="77777777" w:rsidR="003841D3" w:rsidRDefault="00384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A6B4" w14:textId="77777777" w:rsidR="00D305A6" w:rsidRDefault="00D305A6">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54AC3" w14:textId="77777777" w:rsidR="00D305A6" w:rsidRDefault="00C804B6">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346C799A" wp14:editId="4081CABC">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rPr>
      <w:t>RFQ-M</w:t>
    </w:r>
    <w:r w:rsidR="00822C4A">
      <w:rPr>
        <w:rStyle w:val="Strong"/>
      </w:rPr>
      <w:t>HMS</w:t>
    </w:r>
    <w:r>
      <w:rPr>
        <w:rStyle w:val="Strong"/>
      </w:rPr>
      <w:t>-202</w:t>
    </w:r>
    <w:r w:rsidR="00822C4A">
      <w:rPr>
        <w:rStyle w:val="Strong"/>
      </w:rPr>
      <w:t>2-111</w:t>
    </w:r>
    <w:r>
      <w:rPr>
        <w:rFonts w:asciiTheme="minorHAnsi" w:hAnsiTheme="minorHAnsi" w:cs="Calibri"/>
        <w:sz w:val="20"/>
      </w:rPr>
      <w:fldChar w:fldCharType="end"/>
    </w:r>
  </w:p>
  <w:p w14:paraId="1D0202EB" w14:textId="77777777" w:rsidR="00D305A6" w:rsidRDefault="00D305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multilevel"/>
    <w:tmpl w:val="003E07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C26005C"/>
    <w:multiLevelType w:val="multilevel"/>
    <w:tmpl w:val="4C2600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5BB0B8D"/>
    <w:multiLevelType w:val="multilevel"/>
    <w:tmpl w:val="65BB0B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97A3CBF"/>
    <w:multiLevelType w:val="multilevel"/>
    <w:tmpl w:val="697A3C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969550691">
    <w:abstractNumId w:val="1"/>
  </w:num>
  <w:num w:numId="2" w16cid:durableId="728648015">
    <w:abstractNumId w:val="6"/>
  </w:num>
  <w:num w:numId="3" w16cid:durableId="1335451955">
    <w:abstractNumId w:val="5"/>
  </w:num>
  <w:num w:numId="4" w16cid:durableId="17974746">
    <w:abstractNumId w:val="4"/>
  </w:num>
  <w:num w:numId="5" w16cid:durableId="1666202968">
    <w:abstractNumId w:val="0"/>
  </w:num>
  <w:num w:numId="6" w16cid:durableId="1543781638">
    <w:abstractNumId w:val="3"/>
  </w:num>
  <w:num w:numId="7" w16cid:durableId="20383458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A72"/>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27F9"/>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1D3"/>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7F4"/>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2C4A"/>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4AB4"/>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F27"/>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4B6"/>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5A6"/>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5FA"/>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69F"/>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6CFB"/>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44373AF2"/>
    <w:rsid w:val="7EC70016"/>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EA3ACA"/>
  <w15:docId w15:val="{4E5CC977-B41B-4BC1-B83F-10FB40446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link w:val="Heading3Char"/>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Heading3Char">
    <w:name w:val="Heading 3 Char"/>
    <w:basedOn w:val="DefaultParagraphFont"/>
    <w:link w:val="Heading3"/>
    <w:qFormat/>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B9C8E-F6CE-4216-A5CF-F47BD20D1769}">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2022-08-24T04:11:00Z</dcterms:created>
  <dcterms:modified xsi:type="dcterms:W3CDTF">2022-08-24T04:11:00Z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1033-11.2.0.11191</vt:lpwstr>
  </property>
  <property fmtid="{D5CDD505-2E9C-101B-9397-08002B2CF9AE}" pid="4" name="ICV">
    <vt:lpwstr>F90CA2A017BE42898C74224D644FE7F6</vt:lpwstr>
  </property>
</Properties>
</file>